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483" w:rsidRDefault="004218F5" w:rsidP="001B64D1">
      <w:pPr>
        <w:suppressAutoHyphens w:val="0"/>
        <w:autoSpaceDE w:val="0"/>
        <w:autoSpaceDN w:val="0"/>
        <w:adjustRightInd w:val="0"/>
        <w:spacing w:after="120"/>
        <w:jc w:val="both"/>
        <w:rPr>
          <w:rFonts w:eastAsia="Times New Roman"/>
          <w:color w:val="000000"/>
          <w:lang w:val="en-US" w:eastAsia="bg-BG"/>
        </w:rPr>
      </w:pPr>
      <w:r>
        <w:rPr>
          <w:noProof/>
          <w:lang w:val="bg-BG" w:eastAsia="bg-BG"/>
        </w:rPr>
        <w:drawing>
          <wp:anchor distT="0" distB="0" distL="114300" distR="114300" simplePos="0" relativeHeight="251658240" behindDoc="0" locked="0" layoutInCell="1" allowOverlap="1" wp14:anchorId="65D963FE" wp14:editId="5FDDF771">
            <wp:simplePos x="0" y="0"/>
            <wp:positionH relativeFrom="column">
              <wp:posOffset>4691380</wp:posOffset>
            </wp:positionH>
            <wp:positionV relativeFrom="paragraph">
              <wp:posOffset>-90170</wp:posOffset>
            </wp:positionV>
            <wp:extent cx="1026160" cy="876300"/>
            <wp:effectExtent l="0" t="0" r="254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16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003A">
        <w:rPr>
          <w:rFonts w:eastAsia="Times New Roman"/>
          <w:noProof/>
          <w:color w:val="000000"/>
          <w:lang w:val="bg-BG" w:eastAsia="bg-BG"/>
        </w:rPr>
        <w:drawing>
          <wp:inline distT="0" distB="0" distL="0" distR="0" wp14:anchorId="5BCEA766">
            <wp:extent cx="1895475" cy="7810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B0483" w:rsidRDefault="009E1860" w:rsidP="009E1860">
      <w:pPr>
        <w:suppressAutoHyphens w:val="0"/>
        <w:autoSpaceDE w:val="0"/>
        <w:autoSpaceDN w:val="0"/>
        <w:adjustRightInd w:val="0"/>
        <w:spacing w:after="120"/>
        <w:rPr>
          <w:rFonts w:eastAsia="Times New Roman"/>
          <w:b/>
          <w:color w:val="000000"/>
          <w:sz w:val="36"/>
          <w:szCs w:val="36"/>
          <w:lang w:val="en-US" w:eastAsia="bg-BG"/>
        </w:rPr>
      </w:pPr>
      <w:r>
        <w:rPr>
          <w:rFonts w:eastAsia="Times New Roman"/>
          <w:b/>
          <w:color w:val="000000"/>
          <w:sz w:val="28"/>
          <w:szCs w:val="28"/>
          <w:lang w:val="en-US" w:eastAsia="bg-BG"/>
        </w:rPr>
        <w:t xml:space="preserve">                                                                                                </w:t>
      </w:r>
      <w:r w:rsidR="00275321" w:rsidRPr="009E1860">
        <w:rPr>
          <w:rFonts w:eastAsia="Times New Roman"/>
          <w:b/>
          <w:color w:val="000000"/>
          <w:sz w:val="36"/>
          <w:szCs w:val="36"/>
          <w:lang w:val="en-US" w:eastAsia="bg-BG"/>
        </w:rPr>
        <w:t>Приложение</w:t>
      </w:r>
      <w:r w:rsidR="009B0483" w:rsidRPr="009E1860">
        <w:rPr>
          <w:rFonts w:eastAsia="Times New Roman"/>
          <w:b/>
          <w:color w:val="000000"/>
          <w:sz w:val="36"/>
          <w:szCs w:val="36"/>
          <w:lang w:val="en-US" w:eastAsia="bg-BG"/>
        </w:rPr>
        <w:t xml:space="preserve"> 5</w:t>
      </w:r>
    </w:p>
    <w:p w:rsidR="009E1860" w:rsidRPr="009E1860" w:rsidRDefault="009E1860" w:rsidP="009E1860">
      <w:pPr>
        <w:suppressAutoHyphens w:val="0"/>
        <w:autoSpaceDE w:val="0"/>
        <w:autoSpaceDN w:val="0"/>
        <w:adjustRightInd w:val="0"/>
        <w:spacing w:after="120"/>
        <w:rPr>
          <w:rFonts w:eastAsia="Times New Roman"/>
          <w:b/>
          <w:color w:val="000000"/>
          <w:sz w:val="36"/>
          <w:szCs w:val="36"/>
          <w:lang w:val="en-US" w:eastAsia="bg-BG"/>
        </w:rPr>
      </w:pPr>
    </w:p>
    <w:p w:rsidR="00275321" w:rsidRPr="00275321" w:rsidRDefault="00275321" w:rsidP="00275321">
      <w:pPr>
        <w:suppressAutoHyphens w:val="0"/>
        <w:spacing w:after="200" w:line="276" w:lineRule="auto"/>
        <w:jc w:val="center"/>
        <w:rPr>
          <w:rFonts w:eastAsiaTheme="minorHAnsi"/>
          <w:b/>
          <w:sz w:val="36"/>
          <w:szCs w:val="36"/>
          <w:lang w:val="bg-BG" w:eastAsia="en-US"/>
        </w:rPr>
      </w:pPr>
      <w:r w:rsidRPr="00275321">
        <w:rPr>
          <w:rFonts w:eastAsiaTheme="minorHAnsi"/>
          <w:b/>
          <w:sz w:val="36"/>
          <w:szCs w:val="36"/>
          <w:lang w:val="bg-BG" w:eastAsia="en-US"/>
        </w:rPr>
        <w:t xml:space="preserve">Фонд за двустранни </w:t>
      </w:r>
      <w:r w:rsidR="00CA003A">
        <w:rPr>
          <w:rFonts w:eastAsiaTheme="minorHAnsi"/>
          <w:b/>
          <w:sz w:val="36"/>
          <w:szCs w:val="36"/>
          <w:lang w:val="bg-BG" w:eastAsia="en-US"/>
        </w:rPr>
        <w:t>отношения</w:t>
      </w:r>
      <w:r w:rsidR="00CA003A">
        <w:rPr>
          <w:rFonts w:eastAsiaTheme="minorHAnsi"/>
          <w:b/>
          <w:sz w:val="36"/>
          <w:szCs w:val="36"/>
          <w:lang w:val="en-US" w:eastAsia="en-US"/>
        </w:rPr>
        <w:t xml:space="preserve"> </w:t>
      </w:r>
      <w:r w:rsidR="00CA003A">
        <w:rPr>
          <w:rFonts w:eastAsiaTheme="minorHAnsi"/>
          <w:b/>
          <w:sz w:val="36"/>
          <w:szCs w:val="36"/>
          <w:lang w:val="bg-BG" w:eastAsia="en-US"/>
        </w:rPr>
        <w:t xml:space="preserve">в рамките на </w:t>
      </w:r>
      <w:r w:rsidRPr="00275321">
        <w:rPr>
          <w:rFonts w:eastAsiaTheme="minorHAnsi"/>
          <w:b/>
          <w:sz w:val="36"/>
          <w:szCs w:val="36"/>
          <w:lang w:val="bg-BG" w:eastAsia="en-US"/>
        </w:rPr>
        <w:t>Финансовия механизъм на ЕИП и Норвежкия финансов механизъм</w:t>
      </w:r>
      <w:r w:rsidR="00CA003A">
        <w:rPr>
          <w:rFonts w:eastAsiaTheme="minorHAnsi"/>
          <w:b/>
          <w:sz w:val="36"/>
          <w:szCs w:val="36"/>
          <w:lang w:val="en-US" w:eastAsia="en-US"/>
        </w:rPr>
        <w:t xml:space="preserve"> 20</w:t>
      </w:r>
      <w:r w:rsidR="00CA003A">
        <w:rPr>
          <w:rFonts w:eastAsiaTheme="minorHAnsi"/>
          <w:b/>
          <w:sz w:val="36"/>
          <w:szCs w:val="36"/>
          <w:lang w:val="bg-BG" w:eastAsia="en-US"/>
        </w:rPr>
        <w:t xml:space="preserve">14 – </w:t>
      </w:r>
      <w:r w:rsidR="00CA003A">
        <w:rPr>
          <w:rFonts w:eastAsiaTheme="minorHAnsi"/>
          <w:b/>
          <w:sz w:val="36"/>
          <w:szCs w:val="36"/>
          <w:lang w:val="en-US" w:eastAsia="en-US"/>
        </w:rPr>
        <w:t>20</w:t>
      </w:r>
      <w:r w:rsidR="00CA003A">
        <w:rPr>
          <w:rFonts w:eastAsiaTheme="minorHAnsi"/>
          <w:b/>
          <w:sz w:val="36"/>
          <w:szCs w:val="36"/>
          <w:lang w:val="bg-BG" w:eastAsia="en-US"/>
        </w:rPr>
        <w:t>21</w:t>
      </w:r>
      <w:r w:rsidRPr="00275321">
        <w:rPr>
          <w:rFonts w:eastAsiaTheme="minorHAnsi"/>
          <w:b/>
          <w:sz w:val="36"/>
          <w:szCs w:val="36"/>
          <w:lang w:val="bg-BG" w:eastAsia="en-US"/>
        </w:rPr>
        <w:t xml:space="preserve"> г.</w:t>
      </w:r>
    </w:p>
    <w:p w:rsidR="004218F5" w:rsidRPr="00275321" w:rsidRDefault="00275321" w:rsidP="00275321">
      <w:pPr>
        <w:suppressAutoHyphens w:val="0"/>
        <w:spacing w:after="200" w:line="276" w:lineRule="auto"/>
        <w:jc w:val="center"/>
        <w:rPr>
          <w:rFonts w:eastAsiaTheme="minorHAnsi"/>
          <w:b/>
          <w:sz w:val="36"/>
          <w:szCs w:val="36"/>
          <w:lang w:val="bg-BG" w:eastAsia="en-US"/>
        </w:rPr>
      </w:pPr>
      <w:r w:rsidRPr="00275321">
        <w:rPr>
          <w:rFonts w:eastAsiaTheme="minorHAnsi"/>
          <w:b/>
          <w:sz w:val="36"/>
          <w:szCs w:val="36"/>
          <w:lang w:val="bg-BG" w:eastAsia="en-US"/>
        </w:rPr>
        <w:t>Схема за подкрепа на пътувания</w:t>
      </w:r>
    </w:p>
    <w:p w:rsidR="004218F5" w:rsidRPr="004218F5" w:rsidRDefault="004218F5" w:rsidP="004218F5">
      <w:pPr>
        <w:suppressAutoHyphens w:val="0"/>
        <w:rPr>
          <w:sz w:val="40"/>
          <w:szCs w:val="40"/>
          <w:lang w:val="en-GB" w:eastAsia="en-US"/>
        </w:rPr>
      </w:pPr>
      <w:r w:rsidRPr="004218F5">
        <w:rPr>
          <w:b/>
          <w:lang w:val="en-US" w:eastAsia="en-US"/>
        </w:rPr>
        <w:t>-------------------------------------------------------------------------------------</w:t>
      </w:r>
      <w:r>
        <w:rPr>
          <w:b/>
          <w:lang w:val="en-US" w:eastAsia="en-US"/>
        </w:rPr>
        <w:t>----------------------------</w:t>
      </w:r>
    </w:p>
    <w:p w:rsidR="004218F5" w:rsidRDefault="004218F5" w:rsidP="00AB311E">
      <w:pPr>
        <w:suppressAutoHyphens w:val="0"/>
        <w:autoSpaceDE w:val="0"/>
        <w:autoSpaceDN w:val="0"/>
        <w:adjustRightInd w:val="0"/>
        <w:spacing w:after="120"/>
        <w:jc w:val="center"/>
        <w:rPr>
          <w:rFonts w:eastAsia="Times New Roman"/>
          <w:b/>
          <w:sz w:val="32"/>
          <w:szCs w:val="32"/>
          <w:lang w:val="en-US" w:eastAsia="bg-BG"/>
        </w:rPr>
      </w:pPr>
    </w:p>
    <w:p w:rsidR="001B64D1" w:rsidRPr="002C5FC5" w:rsidRDefault="002C5FC5" w:rsidP="00AB311E">
      <w:pPr>
        <w:suppressAutoHyphens w:val="0"/>
        <w:autoSpaceDE w:val="0"/>
        <w:autoSpaceDN w:val="0"/>
        <w:adjustRightInd w:val="0"/>
        <w:spacing w:after="120"/>
        <w:jc w:val="center"/>
        <w:rPr>
          <w:rFonts w:eastAsia="Times New Roman"/>
          <w:b/>
          <w:sz w:val="32"/>
          <w:szCs w:val="32"/>
          <w:lang w:val="bg-BG" w:eastAsia="bg-BG"/>
        </w:rPr>
      </w:pPr>
      <w:r>
        <w:rPr>
          <w:rFonts w:eastAsia="Times New Roman"/>
          <w:b/>
          <w:sz w:val="32"/>
          <w:szCs w:val="32"/>
          <w:lang w:val="bg-BG" w:eastAsia="bg-BG"/>
        </w:rPr>
        <w:t>Проверка на административните изисквания и критериите за допустимост на подадените заявлени</w:t>
      </w:r>
      <w:r w:rsidR="00FE019B">
        <w:rPr>
          <w:rFonts w:eastAsia="Times New Roman"/>
          <w:b/>
          <w:sz w:val="32"/>
          <w:szCs w:val="32"/>
          <w:lang w:val="bg-BG" w:eastAsia="bg-BG"/>
        </w:rPr>
        <w:t>я</w:t>
      </w:r>
      <w:r>
        <w:rPr>
          <w:rFonts w:eastAsia="Times New Roman"/>
          <w:b/>
          <w:sz w:val="32"/>
          <w:szCs w:val="32"/>
          <w:lang w:val="bg-BG" w:eastAsia="bg-BG"/>
        </w:rPr>
        <w:t xml:space="preserve"> по Схемата за подкрепа на пътувания</w:t>
      </w:r>
    </w:p>
    <w:p w:rsidR="00AB311E" w:rsidRDefault="00AB311E" w:rsidP="00AB311E">
      <w:pPr>
        <w:suppressAutoHyphens w:val="0"/>
        <w:autoSpaceDE w:val="0"/>
        <w:autoSpaceDN w:val="0"/>
        <w:adjustRightInd w:val="0"/>
        <w:spacing w:after="120"/>
        <w:jc w:val="center"/>
        <w:rPr>
          <w:rFonts w:eastAsia="Times New Roman"/>
          <w:b/>
          <w:lang w:val="en-US" w:eastAsia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49"/>
        <w:gridCol w:w="703"/>
        <w:gridCol w:w="704"/>
        <w:gridCol w:w="2106"/>
      </w:tblGrid>
      <w:tr w:rsidR="00AB311E" w:rsidTr="00AB311E">
        <w:tc>
          <w:tcPr>
            <w:tcW w:w="5637" w:type="dxa"/>
          </w:tcPr>
          <w:p w:rsidR="00AB311E" w:rsidRPr="0007182C" w:rsidRDefault="0007182C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bg-BG" w:eastAsia="bg-BG"/>
              </w:rPr>
            </w:pPr>
            <w:r>
              <w:rPr>
                <w:rFonts w:eastAsia="Times New Roman"/>
                <w:b/>
                <w:lang w:val="bg-BG" w:eastAsia="bg-BG"/>
              </w:rPr>
              <w:t>Критерий</w:t>
            </w:r>
          </w:p>
        </w:tc>
        <w:tc>
          <w:tcPr>
            <w:tcW w:w="708" w:type="dxa"/>
          </w:tcPr>
          <w:p w:rsidR="00AB311E" w:rsidRPr="0007182C" w:rsidRDefault="0007182C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bg-BG" w:eastAsia="bg-BG"/>
              </w:rPr>
            </w:pPr>
            <w:r>
              <w:rPr>
                <w:rFonts w:eastAsia="Times New Roman"/>
                <w:b/>
                <w:lang w:val="bg-BG" w:eastAsia="bg-BG"/>
              </w:rPr>
              <w:t>Да</w:t>
            </w:r>
          </w:p>
        </w:tc>
        <w:tc>
          <w:tcPr>
            <w:tcW w:w="709" w:type="dxa"/>
          </w:tcPr>
          <w:p w:rsidR="00AB311E" w:rsidRPr="0007182C" w:rsidRDefault="0007182C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bg-BG" w:eastAsia="bg-BG"/>
              </w:rPr>
            </w:pPr>
            <w:r>
              <w:rPr>
                <w:rFonts w:eastAsia="Times New Roman"/>
                <w:b/>
                <w:lang w:val="bg-BG" w:eastAsia="bg-BG"/>
              </w:rPr>
              <w:t>Не</w:t>
            </w:r>
          </w:p>
        </w:tc>
        <w:tc>
          <w:tcPr>
            <w:tcW w:w="2126" w:type="dxa"/>
          </w:tcPr>
          <w:p w:rsidR="00AB311E" w:rsidRPr="0007182C" w:rsidRDefault="0007182C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bg-BG" w:eastAsia="bg-BG"/>
              </w:rPr>
            </w:pPr>
            <w:r>
              <w:rPr>
                <w:rFonts w:eastAsia="Times New Roman"/>
                <w:b/>
                <w:lang w:val="bg-BG" w:eastAsia="bg-BG"/>
              </w:rPr>
              <w:t>Коментар</w:t>
            </w:r>
          </w:p>
        </w:tc>
      </w:tr>
      <w:tr w:rsidR="00AB311E" w:rsidRPr="00AB311E" w:rsidTr="00AB311E">
        <w:tc>
          <w:tcPr>
            <w:tcW w:w="9180" w:type="dxa"/>
            <w:gridSpan w:val="4"/>
            <w:shd w:val="clear" w:color="auto" w:fill="FDE9D9" w:themeFill="accent6" w:themeFillTint="33"/>
          </w:tcPr>
          <w:p w:rsidR="00AB311E" w:rsidRPr="0007182C" w:rsidRDefault="00DC3D46" w:rsidP="00DC3D46">
            <w:pPr>
              <w:suppressAutoHyphens w:val="0"/>
              <w:autoSpaceDE w:val="0"/>
              <w:autoSpaceDN w:val="0"/>
              <w:adjustRightInd w:val="0"/>
              <w:spacing w:after="120"/>
              <w:jc w:val="both"/>
              <w:rPr>
                <w:rFonts w:eastAsia="Times New Roman"/>
                <w:b/>
                <w:lang w:val="bg-BG" w:eastAsia="bg-BG"/>
              </w:rPr>
            </w:pPr>
            <w:r>
              <w:rPr>
                <w:rFonts w:eastAsia="Times New Roman"/>
                <w:b/>
                <w:i/>
                <w:lang w:val="bg-BG" w:eastAsia="bg-BG"/>
              </w:rPr>
              <w:t>Формални/ а</w:t>
            </w:r>
            <w:r w:rsidR="0007182C">
              <w:rPr>
                <w:rFonts w:eastAsia="Times New Roman"/>
                <w:b/>
                <w:i/>
                <w:lang w:val="bg-BG" w:eastAsia="bg-BG"/>
              </w:rPr>
              <w:t>дминистративни критерии</w:t>
            </w:r>
          </w:p>
        </w:tc>
      </w:tr>
      <w:tr w:rsidR="00AB311E" w:rsidTr="00AB311E">
        <w:tc>
          <w:tcPr>
            <w:tcW w:w="5637" w:type="dxa"/>
          </w:tcPr>
          <w:p w:rsidR="00AB311E" w:rsidRDefault="00A60371" w:rsidP="00CA003A">
            <w:pPr>
              <w:suppressAutoHyphens w:val="0"/>
              <w:autoSpaceDE w:val="0"/>
              <w:autoSpaceDN w:val="0"/>
              <w:adjustRightInd w:val="0"/>
              <w:spacing w:after="120"/>
              <w:jc w:val="both"/>
              <w:rPr>
                <w:rFonts w:eastAsia="Times New Roman"/>
                <w:b/>
                <w:lang w:val="en-US" w:eastAsia="bg-BG"/>
              </w:rPr>
            </w:pPr>
            <w:r>
              <w:rPr>
                <w:rFonts w:eastAsia="Times New Roman"/>
                <w:lang w:val="bg-BG" w:eastAsia="bg-BG"/>
              </w:rPr>
              <w:t>Заявлението е подадено в рамките на допустимия срок</w:t>
            </w:r>
          </w:p>
        </w:tc>
        <w:tc>
          <w:tcPr>
            <w:tcW w:w="708" w:type="dxa"/>
          </w:tcPr>
          <w:p w:rsidR="00AB311E" w:rsidRDefault="00AB311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  <w:tc>
          <w:tcPr>
            <w:tcW w:w="709" w:type="dxa"/>
          </w:tcPr>
          <w:p w:rsidR="00AB311E" w:rsidRDefault="00AB311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  <w:tc>
          <w:tcPr>
            <w:tcW w:w="2126" w:type="dxa"/>
          </w:tcPr>
          <w:p w:rsidR="00AB311E" w:rsidRDefault="00AB311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</w:tr>
      <w:tr w:rsidR="00AB311E" w:rsidTr="00AB311E">
        <w:tc>
          <w:tcPr>
            <w:tcW w:w="5637" w:type="dxa"/>
          </w:tcPr>
          <w:p w:rsidR="00AB311E" w:rsidRDefault="00141D80" w:rsidP="00CA003A">
            <w:pPr>
              <w:suppressAutoHyphens w:val="0"/>
              <w:autoSpaceDE w:val="0"/>
              <w:autoSpaceDN w:val="0"/>
              <w:adjustRightInd w:val="0"/>
              <w:spacing w:after="120"/>
              <w:jc w:val="both"/>
              <w:rPr>
                <w:rFonts w:eastAsia="Times New Roman"/>
                <w:b/>
                <w:lang w:val="en-US" w:eastAsia="bg-BG"/>
              </w:rPr>
            </w:pPr>
            <w:r>
              <w:rPr>
                <w:rFonts w:eastAsia="Times New Roman"/>
                <w:color w:val="000000"/>
                <w:lang w:val="bg-BG" w:eastAsia="bg-BG"/>
              </w:rPr>
              <w:t>Използван е пакетът</w:t>
            </w:r>
            <w:r w:rsidR="00A60371">
              <w:rPr>
                <w:rFonts w:eastAsia="Times New Roman"/>
                <w:color w:val="000000"/>
                <w:lang w:val="bg-BG" w:eastAsia="bg-BG"/>
              </w:rPr>
              <w:t xml:space="preserve"> документи съгласно изискванията на Схемата за подкрепа на пътувания</w:t>
            </w:r>
          </w:p>
        </w:tc>
        <w:tc>
          <w:tcPr>
            <w:tcW w:w="708" w:type="dxa"/>
          </w:tcPr>
          <w:p w:rsidR="00AB311E" w:rsidRDefault="00AB311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  <w:tc>
          <w:tcPr>
            <w:tcW w:w="709" w:type="dxa"/>
          </w:tcPr>
          <w:p w:rsidR="00AB311E" w:rsidRDefault="00AB311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  <w:tc>
          <w:tcPr>
            <w:tcW w:w="2126" w:type="dxa"/>
          </w:tcPr>
          <w:p w:rsidR="00AB311E" w:rsidRDefault="00AB311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</w:tr>
      <w:tr w:rsidR="00AB311E" w:rsidTr="00AB311E">
        <w:tc>
          <w:tcPr>
            <w:tcW w:w="5637" w:type="dxa"/>
          </w:tcPr>
          <w:p w:rsidR="00AB311E" w:rsidRPr="003241B6" w:rsidRDefault="008C171F" w:rsidP="00CA003A">
            <w:pPr>
              <w:suppressAutoHyphens w:val="0"/>
              <w:autoSpaceDE w:val="0"/>
              <w:autoSpaceDN w:val="0"/>
              <w:adjustRightInd w:val="0"/>
              <w:spacing w:after="120"/>
              <w:jc w:val="both"/>
              <w:rPr>
                <w:rFonts w:eastAsia="Times New Roman"/>
                <w:color w:val="000000"/>
                <w:lang w:val="bg-BG" w:eastAsia="bg-BG"/>
              </w:rPr>
            </w:pPr>
            <w:r>
              <w:rPr>
                <w:rFonts w:eastAsia="Times New Roman"/>
                <w:color w:val="000000"/>
                <w:lang w:val="bg-BG" w:eastAsia="bg-BG"/>
              </w:rPr>
              <w:t>Подаденото Заявление за подкрепа на пътуване</w:t>
            </w:r>
            <w:r w:rsidR="00FA1B00">
              <w:rPr>
                <w:rFonts w:eastAsia="Times New Roman"/>
                <w:color w:val="000000"/>
                <w:lang w:val="en-US" w:eastAsia="bg-BG"/>
              </w:rPr>
              <w:t>/</w:t>
            </w:r>
            <w:r w:rsidR="00FA1B00">
              <w:rPr>
                <w:rFonts w:eastAsia="Times New Roman"/>
                <w:color w:val="000000"/>
                <w:lang w:val="bg-BG" w:eastAsia="bg-BG"/>
              </w:rPr>
              <w:t>участие в онлайн събити</w:t>
            </w:r>
            <w:r w:rsidR="0092717C">
              <w:rPr>
                <w:rFonts w:eastAsia="Times New Roman"/>
                <w:color w:val="000000"/>
                <w:lang w:val="bg-BG" w:eastAsia="bg-BG"/>
              </w:rPr>
              <w:t xml:space="preserve">е </w:t>
            </w:r>
            <w:r>
              <w:rPr>
                <w:rFonts w:eastAsia="Times New Roman"/>
                <w:color w:val="000000"/>
                <w:lang w:val="bg-BG" w:eastAsia="bg-BG"/>
              </w:rPr>
              <w:t xml:space="preserve">съгласно Схемата за подкрепа на пътувания е </w:t>
            </w:r>
            <w:proofErr w:type="spellStart"/>
            <w:r w:rsidRPr="008C171F">
              <w:rPr>
                <w:rFonts w:eastAsia="Times New Roman"/>
                <w:color w:val="000000"/>
                <w:lang w:val="en-US" w:eastAsia="bg-BG"/>
              </w:rPr>
              <w:t>надлежно</w:t>
            </w:r>
            <w:proofErr w:type="spellEnd"/>
            <w:r w:rsidRPr="008C171F">
              <w:rPr>
                <w:rFonts w:eastAsia="Times New Roman"/>
                <w:color w:val="000000"/>
                <w:lang w:val="en-US" w:eastAsia="bg-BG"/>
              </w:rPr>
              <w:t xml:space="preserve"> </w:t>
            </w:r>
            <w:proofErr w:type="spellStart"/>
            <w:r w:rsidRPr="008C171F">
              <w:rPr>
                <w:rFonts w:eastAsia="Times New Roman"/>
                <w:color w:val="000000"/>
                <w:lang w:val="en-US" w:eastAsia="bg-BG"/>
              </w:rPr>
              <w:t>подписан</w:t>
            </w:r>
            <w:proofErr w:type="spellEnd"/>
            <w:r>
              <w:rPr>
                <w:rFonts w:eastAsia="Times New Roman"/>
                <w:color w:val="000000"/>
                <w:lang w:val="bg-BG" w:eastAsia="bg-BG"/>
              </w:rPr>
              <w:t>о</w:t>
            </w:r>
          </w:p>
        </w:tc>
        <w:tc>
          <w:tcPr>
            <w:tcW w:w="708" w:type="dxa"/>
          </w:tcPr>
          <w:p w:rsidR="00AB311E" w:rsidRDefault="00AB311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  <w:tc>
          <w:tcPr>
            <w:tcW w:w="709" w:type="dxa"/>
          </w:tcPr>
          <w:p w:rsidR="00AB311E" w:rsidRDefault="00AB311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  <w:tc>
          <w:tcPr>
            <w:tcW w:w="2126" w:type="dxa"/>
          </w:tcPr>
          <w:p w:rsidR="00AB311E" w:rsidRDefault="00AB311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</w:tr>
      <w:tr w:rsidR="00AB311E" w:rsidTr="00AB311E">
        <w:tc>
          <w:tcPr>
            <w:tcW w:w="5637" w:type="dxa"/>
          </w:tcPr>
          <w:p w:rsidR="00AB311E" w:rsidRPr="008C171F" w:rsidRDefault="008C171F" w:rsidP="00CA003A">
            <w:pPr>
              <w:suppressAutoHyphens w:val="0"/>
              <w:autoSpaceDE w:val="0"/>
              <w:autoSpaceDN w:val="0"/>
              <w:adjustRightInd w:val="0"/>
              <w:spacing w:after="120"/>
              <w:jc w:val="both"/>
              <w:rPr>
                <w:rFonts w:eastAsia="Times New Roman"/>
                <w:color w:val="000000"/>
                <w:lang w:val="bg-BG" w:eastAsia="bg-BG"/>
              </w:rPr>
            </w:pPr>
            <w:proofErr w:type="spellStart"/>
            <w:r>
              <w:rPr>
                <w:rFonts w:eastAsia="Times New Roman"/>
                <w:lang w:val="en-US" w:eastAsia="bg-BG"/>
              </w:rPr>
              <w:t>Подаден</w:t>
            </w:r>
            <w:proofErr w:type="spellEnd"/>
            <w:r>
              <w:rPr>
                <w:rFonts w:eastAsia="Times New Roman"/>
                <w:lang w:val="bg-BG" w:eastAsia="bg-BG"/>
              </w:rPr>
              <w:t>ата Финансова обосновка</w:t>
            </w:r>
            <w:r w:rsidRPr="008C171F">
              <w:rPr>
                <w:rFonts w:eastAsia="Times New Roman"/>
                <w:lang w:val="en-US" w:eastAsia="bg-BG"/>
              </w:rPr>
              <w:t xml:space="preserve"> </w:t>
            </w:r>
            <w:proofErr w:type="spellStart"/>
            <w:r w:rsidRPr="008C171F">
              <w:rPr>
                <w:rFonts w:eastAsia="Times New Roman"/>
                <w:lang w:val="en-US" w:eastAsia="bg-BG"/>
              </w:rPr>
              <w:t>съгласно</w:t>
            </w:r>
            <w:proofErr w:type="spellEnd"/>
            <w:r w:rsidRPr="008C171F">
              <w:rPr>
                <w:rFonts w:eastAsia="Times New Roman"/>
                <w:lang w:val="en-US" w:eastAsia="bg-BG"/>
              </w:rPr>
              <w:t xml:space="preserve"> </w:t>
            </w:r>
            <w:proofErr w:type="spellStart"/>
            <w:r w:rsidRPr="008C171F">
              <w:rPr>
                <w:rFonts w:eastAsia="Times New Roman"/>
                <w:lang w:val="en-US" w:eastAsia="bg-BG"/>
              </w:rPr>
              <w:t>Схемата</w:t>
            </w:r>
            <w:proofErr w:type="spellEnd"/>
            <w:r w:rsidRPr="008C171F">
              <w:rPr>
                <w:rFonts w:eastAsia="Times New Roman"/>
                <w:lang w:val="en-US" w:eastAsia="bg-BG"/>
              </w:rPr>
              <w:t xml:space="preserve"> </w:t>
            </w:r>
            <w:proofErr w:type="spellStart"/>
            <w:r w:rsidRPr="008C171F">
              <w:rPr>
                <w:rFonts w:eastAsia="Times New Roman"/>
                <w:lang w:val="en-US" w:eastAsia="bg-BG"/>
              </w:rPr>
              <w:t>за</w:t>
            </w:r>
            <w:proofErr w:type="spellEnd"/>
            <w:r w:rsidRPr="008C171F">
              <w:rPr>
                <w:rFonts w:eastAsia="Times New Roman"/>
                <w:lang w:val="en-US" w:eastAsia="bg-BG"/>
              </w:rPr>
              <w:t xml:space="preserve"> </w:t>
            </w:r>
            <w:proofErr w:type="spellStart"/>
            <w:r w:rsidRPr="008C171F">
              <w:rPr>
                <w:rFonts w:eastAsia="Times New Roman"/>
                <w:lang w:val="en-US" w:eastAsia="bg-BG"/>
              </w:rPr>
              <w:t>подкрепа</w:t>
            </w:r>
            <w:proofErr w:type="spellEnd"/>
            <w:r w:rsidRPr="008C171F">
              <w:rPr>
                <w:rFonts w:eastAsia="Times New Roman"/>
                <w:lang w:val="en-US" w:eastAsia="bg-BG"/>
              </w:rPr>
              <w:t xml:space="preserve"> </w:t>
            </w:r>
            <w:proofErr w:type="spellStart"/>
            <w:r w:rsidRPr="008C171F">
              <w:rPr>
                <w:rFonts w:eastAsia="Times New Roman"/>
                <w:lang w:val="en-US" w:eastAsia="bg-BG"/>
              </w:rPr>
              <w:t>на</w:t>
            </w:r>
            <w:proofErr w:type="spellEnd"/>
            <w:r w:rsidRPr="008C171F">
              <w:rPr>
                <w:rFonts w:eastAsia="Times New Roman"/>
                <w:lang w:val="en-US" w:eastAsia="bg-BG"/>
              </w:rPr>
              <w:t xml:space="preserve"> </w:t>
            </w:r>
            <w:proofErr w:type="spellStart"/>
            <w:r w:rsidRPr="008C171F">
              <w:rPr>
                <w:rFonts w:eastAsia="Times New Roman"/>
                <w:lang w:val="en-US" w:eastAsia="bg-BG"/>
              </w:rPr>
              <w:t>пътувания</w:t>
            </w:r>
            <w:proofErr w:type="spellEnd"/>
            <w:r w:rsidRPr="008C171F">
              <w:rPr>
                <w:rFonts w:eastAsia="Times New Roman"/>
                <w:lang w:val="en-US" w:eastAsia="bg-BG"/>
              </w:rPr>
              <w:t xml:space="preserve"> е </w:t>
            </w:r>
            <w:proofErr w:type="spellStart"/>
            <w:r w:rsidRPr="008C171F">
              <w:rPr>
                <w:rFonts w:eastAsia="Times New Roman"/>
                <w:lang w:val="en-US" w:eastAsia="bg-BG"/>
              </w:rPr>
              <w:t>надлежно</w:t>
            </w:r>
            <w:proofErr w:type="spellEnd"/>
            <w:r w:rsidRPr="008C171F">
              <w:rPr>
                <w:rFonts w:eastAsia="Times New Roman"/>
                <w:lang w:val="en-US" w:eastAsia="bg-BG"/>
              </w:rPr>
              <w:t xml:space="preserve"> </w:t>
            </w:r>
            <w:proofErr w:type="spellStart"/>
            <w:r w:rsidRPr="008C171F">
              <w:rPr>
                <w:rFonts w:eastAsia="Times New Roman"/>
                <w:lang w:val="en-US" w:eastAsia="bg-BG"/>
              </w:rPr>
              <w:t>подписан</w:t>
            </w:r>
            <w:proofErr w:type="spellEnd"/>
            <w:r>
              <w:rPr>
                <w:rFonts w:eastAsia="Times New Roman"/>
                <w:lang w:val="bg-BG" w:eastAsia="bg-BG"/>
              </w:rPr>
              <w:t>а</w:t>
            </w:r>
          </w:p>
        </w:tc>
        <w:tc>
          <w:tcPr>
            <w:tcW w:w="708" w:type="dxa"/>
          </w:tcPr>
          <w:p w:rsidR="00AB311E" w:rsidRDefault="00AB311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  <w:tc>
          <w:tcPr>
            <w:tcW w:w="709" w:type="dxa"/>
          </w:tcPr>
          <w:p w:rsidR="00AB311E" w:rsidRDefault="00AB311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  <w:tc>
          <w:tcPr>
            <w:tcW w:w="2126" w:type="dxa"/>
          </w:tcPr>
          <w:p w:rsidR="00AB311E" w:rsidRDefault="00AB311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</w:tr>
      <w:tr w:rsidR="00AB311E" w:rsidTr="00AB311E">
        <w:tc>
          <w:tcPr>
            <w:tcW w:w="5637" w:type="dxa"/>
          </w:tcPr>
          <w:p w:rsidR="00AB311E" w:rsidRDefault="008C171F" w:rsidP="00CA003A">
            <w:pPr>
              <w:suppressAutoHyphens w:val="0"/>
              <w:autoSpaceDE w:val="0"/>
              <w:autoSpaceDN w:val="0"/>
              <w:adjustRightInd w:val="0"/>
              <w:spacing w:after="120"/>
              <w:jc w:val="both"/>
              <w:rPr>
                <w:rFonts w:eastAsia="Times New Roman"/>
                <w:lang w:val="en-US" w:eastAsia="bg-BG"/>
              </w:rPr>
            </w:pPr>
            <w:r>
              <w:rPr>
                <w:rFonts w:eastAsia="Times New Roman"/>
                <w:color w:val="000000"/>
                <w:lang w:val="bg-BG" w:eastAsia="bg-BG"/>
              </w:rPr>
              <w:t xml:space="preserve">Приложеният  пакет документи е представен на български или английски език </w:t>
            </w:r>
          </w:p>
        </w:tc>
        <w:tc>
          <w:tcPr>
            <w:tcW w:w="708" w:type="dxa"/>
          </w:tcPr>
          <w:p w:rsidR="00AB311E" w:rsidRDefault="00AB311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  <w:tc>
          <w:tcPr>
            <w:tcW w:w="709" w:type="dxa"/>
          </w:tcPr>
          <w:p w:rsidR="00AB311E" w:rsidRDefault="00AB311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  <w:tc>
          <w:tcPr>
            <w:tcW w:w="2126" w:type="dxa"/>
          </w:tcPr>
          <w:p w:rsidR="00AB311E" w:rsidRDefault="00AB311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</w:tr>
      <w:tr w:rsidR="00AB311E" w:rsidTr="00AB311E">
        <w:tc>
          <w:tcPr>
            <w:tcW w:w="5637" w:type="dxa"/>
          </w:tcPr>
          <w:p w:rsidR="00AB311E" w:rsidRPr="003241B6" w:rsidRDefault="00677541" w:rsidP="00CA003A">
            <w:pPr>
              <w:suppressAutoHyphens w:val="0"/>
              <w:autoSpaceDE w:val="0"/>
              <w:autoSpaceDN w:val="0"/>
              <w:adjustRightInd w:val="0"/>
              <w:spacing w:after="120"/>
              <w:jc w:val="both"/>
              <w:rPr>
                <w:rFonts w:eastAsia="Times New Roman"/>
                <w:color w:val="000000"/>
                <w:lang w:val="en-US" w:eastAsia="bg-BG"/>
              </w:rPr>
            </w:pPr>
            <w:r>
              <w:rPr>
                <w:rFonts w:eastAsia="Times New Roman"/>
                <w:lang w:val="bg-BG" w:eastAsia="bg-BG"/>
              </w:rPr>
              <w:t>Всички реквизити на Заявлението за подкрепа на пътуване</w:t>
            </w:r>
            <w:r w:rsidR="00FA1B00">
              <w:rPr>
                <w:rFonts w:eastAsia="Times New Roman"/>
                <w:lang w:val="bg-BG" w:eastAsia="bg-BG"/>
              </w:rPr>
              <w:t>/участие в онлайн събитие</w:t>
            </w:r>
            <w:r>
              <w:rPr>
                <w:rFonts w:eastAsia="Times New Roman"/>
                <w:lang w:val="bg-BG" w:eastAsia="bg-BG"/>
              </w:rPr>
              <w:t xml:space="preserve"> и на Финансовата обосновка са надлежно попълнени</w:t>
            </w:r>
          </w:p>
        </w:tc>
        <w:tc>
          <w:tcPr>
            <w:tcW w:w="708" w:type="dxa"/>
          </w:tcPr>
          <w:p w:rsidR="00AB311E" w:rsidRDefault="00AB311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  <w:tc>
          <w:tcPr>
            <w:tcW w:w="709" w:type="dxa"/>
          </w:tcPr>
          <w:p w:rsidR="00AB311E" w:rsidRDefault="00AB311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  <w:tc>
          <w:tcPr>
            <w:tcW w:w="2126" w:type="dxa"/>
          </w:tcPr>
          <w:p w:rsidR="00AB311E" w:rsidRDefault="00AB311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</w:tr>
      <w:tr w:rsidR="00AB311E" w:rsidTr="00AB311E">
        <w:tc>
          <w:tcPr>
            <w:tcW w:w="9180" w:type="dxa"/>
            <w:gridSpan w:val="4"/>
            <w:shd w:val="clear" w:color="auto" w:fill="FDE9D9" w:themeFill="accent6" w:themeFillTint="33"/>
          </w:tcPr>
          <w:p w:rsidR="00AB311E" w:rsidRPr="0007182C" w:rsidRDefault="0007182C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both"/>
              <w:rPr>
                <w:rFonts w:eastAsia="Times New Roman"/>
                <w:b/>
                <w:lang w:val="bg-BG" w:eastAsia="bg-BG"/>
              </w:rPr>
            </w:pPr>
            <w:r>
              <w:rPr>
                <w:rFonts w:eastAsia="Times New Roman"/>
                <w:b/>
                <w:i/>
                <w:lang w:val="bg-BG" w:eastAsia="bg-BG"/>
              </w:rPr>
              <w:t>Допустимост на кандидата</w:t>
            </w:r>
          </w:p>
        </w:tc>
      </w:tr>
      <w:tr w:rsidR="00AB311E" w:rsidTr="00AB311E">
        <w:tc>
          <w:tcPr>
            <w:tcW w:w="5637" w:type="dxa"/>
            <w:shd w:val="clear" w:color="auto" w:fill="FFFFFF" w:themeFill="background1"/>
          </w:tcPr>
          <w:p w:rsidR="00AB311E" w:rsidRPr="00EF4E5E" w:rsidRDefault="00677541" w:rsidP="0069109D">
            <w:pPr>
              <w:suppressAutoHyphens w:val="0"/>
              <w:autoSpaceDE w:val="0"/>
              <w:autoSpaceDN w:val="0"/>
              <w:adjustRightInd w:val="0"/>
              <w:spacing w:after="120"/>
              <w:jc w:val="both"/>
              <w:rPr>
                <w:rFonts w:eastAsia="Times New Roman"/>
                <w:b/>
                <w:i/>
                <w:lang w:val="en-US" w:eastAsia="bg-BG"/>
              </w:rPr>
            </w:pPr>
            <w:r>
              <w:rPr>
                <w:rFonts w:eastAsia="Times New Roman"/>
                <w:color w:val="000000"/>
                <w:lang w:val="bg-BG" w:eastAsia="bg-BG"/>
              </w:rPr>
              <w:lastRenderedPageBreak/>
              <w:t>Заявител</w:t>
            </w:r>
            <w:r w:rsidR="00141D80">
              <w:rPr>
                <w:rFonts w:eastAsia="Times New Roman"/>
                <w:color w:val="000000"/>
                <w:lang w:val="bg-BG" w:eastAsia="bg-BG"/>
              </w:rPr>
              <w:t>я</w:t>
            </w:r>
            <w:r w:rsidR="00862211">
              <w:rPr>
                <w:rFonts w:eastAsia="Times New Roman"/>
                <w:color w:val="000000"/>
                <w:lang w:val="bg-BG" w:eastAsia="bg-BG"/>
              </w:rPr>
              <w:t>т</w:t>
            </w:r>
            <w:r>
              <w:rPr>
                <w:rFonts w:eastAsia="Times New Roman"/>
                <w:color w:val="000000"/>
                <w:lang w:val="bg-BG" w:eastAsia="bg-BG"/>
              </w:rPr>
              <w:t xml:space="preserve"> </w:t>
            </w:r>
            <w:r w:rsidRPr="00677541">
              <w:rPr>
                <w:rFonts w:eastAsia="Times New Roman"/>
                <w:color w:val="000000"/>
                <w:lang w:val="bg-BG" w:eastAsia="bg-BG"/>
              </w:rPr>
              <w:t xml:space="preserve">попада в една от категориите, посочени в Насоките </w:t>
            </w:r>
            <w:r w:rsidR="0069109D">
              <w:rPr>
                <w:rFonts w:eastAsia="Times New Roman"/>
                <w:color w:val="000000"/>
                <w:lang w:val="bg-BG" w:eastAsia="bg-BG"/>
              </w:rPr>
              <w:t xml:space="preserve"> </w:t>
            </w:r>
          </w:p>
        </w:tc>
        <w:tc>
          <w:tcPr>
            <w:tcW w:w="708" w:type="dxa"/>
            <w:shd w:val="clear" w:color="auto" w:fill="FFFFFF" w:themeFill="background1"/>
          </w:tcPr>
          <w:p w:rsidR="00AB311E" w:rsidRDefault="00AB311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AB311E" w:rsidRDefault="00AB311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AB311E" w:rsidRDefault="00AB311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</w:tr>
      <w:tr w:rsidR="00EF4E5E" w:rsidTr="001A282A">
        <w:tc>
          <w:tcPr>
            <w:tcW w:w="9180" w:type="dxa"/>
            <w:gridSpan w:val="4"/>
            <w:shd w:val="clear" w:color="auto" w:fill="FDE9D9" w:themeFill="accent6" w:themeFillTint="33"/>
          </w:tcPr>
          <w:p w:rsidR="00EF4E5E" w:rsidRPr="0007182C" w:rsidRDefault="0007182C" w:rsidP="00AE7FE5">
            <w:pPr>
              <w:suppressAutoHyphens w:val="0"/>
              <w:autoSpaceDE w:val="0"/>
              <w:autoSpaceDN w:val="0"/>
              <w:adjustRightInd w:val="0"/>
              <w:spacing w:after="120"/>
              <w:jc w:val="both"/>
              <w:rPr>
                <w:rFonts w:eastAsia="Times New Roman"/>
                <w:b/>
                <w:lang w:val="bg-BG" w:eastAsia="bg-BG"/>
              </w:rPr>
            </w:pPr>
            <w:r>
              <w:rPr>
                <w:rFonts w:eastAsia="Times New Roman"/>
                <w:b/>
                <w:i/>
                <w:lang w:val="bg-BG" w:eastAsia="bg-BG"/>
              </w:rPr>
              <w:t>Допустимост на заявлението</w:t>
            </w:r>
          </w:p>
        </w:tc>
      </w:tr>
      <w:tr w:rsidR="00EF4E5E" w:rsidTr="00AB311E">
        <w:tc>
          <w:tcPr>
            <w:tcW w:w="5637" w:type="dxa"/>
            <w:shd w:val="clear" w:color="auto" w:fill="FFFFFF" w:themeFill="background1"/>
          </w:tcPr>
          <w:p w:rsidR="00EF4E5E" w:rsidRPr="00AB311E" w:rsidRDefault="0069109D" w:rsidP="0069109D">
            <w:pPr>
              <w:suppressAutoHyphens w:val="0"/>
              <w:autoSpaceDE w:val="0"/>
              <w:autoSpaceDN w:val="0"/>
              <w:adjustRightInd w:val="0"/>
              <w:spacing w:after="120"/>
              <w:jc w:val="both"/>
              <w:rPr>
                <w:rFonts w:eastAsia="Times New Roman"/>
                <w:b/>
                <w:i/>
                <w:lang w:val="en-US" w:eastAsia="bg-BG"/>
              </w:rPr>
            </w:pPr>
            <w:r>
              <w:rPr>
                <w:rFonts w:eastAsia="Times New Roman"/>
                <w:color w:val="000000"/>
                <w:lang w:val="bg-BG" w:eastAsia="bg-BG"/>
              </w:rPr>
              <w:t xml:space="preserve">Кандидатства се за дейности, които попадат в обхвата на </w:t>
            </w:r>
            <w:r w:rsidRPr="0069109D">
              <w:rPr>
                <w:rFonts w:eastAsia="Times New Roman"/>
                <w:color w:val="000000"/>
                <w:lang w:val="bg-BG" w:eastAsia="bg-BG"/>
              </w:rPr>
              <w:t>програм</w:t>
            </w:r>
            <w:r>
              <w:rPr>
                <w:rFonts w:eastAsia="Times New Roman"/>
                <w:color w:val="000000"/>
                <w:lang w:val="bg-BG" w:eastAsia="bg-BG"/>
              </w:rPr>
              <w:t>ните</w:t>
            </w:r>
            <w:r w:rsidRPr="0069109D">
              <w:rPr>
                <w:rFonts w:eastAsia="Times New Roman"/>
                <w:color w:val="000000"/>
                <w:lang w:val="bg-BG" w:eastAsia="bg-BG"/>
              </w:rPr>
              <w:t xml:space="preserve"> области по ФМ на ЕИП и </w:t>
            </w:r>
            <w:r>
              <w:rPr>
                <w:rFonts w:eastAsia="Times New Roman"/>
                <w:color w:val="000000"/>
                <w:lang w:val="bg-BG" w:eastAsia="bg-BG"/>
              </w:rPr>
              <w:t>НФМ</w:t>
            </w:r>
            <w:r w:rsidR="00CA003A">
              <w:rPr>
                <w:rFonts w:eastAsia="Times New Roman"/>
                <w:color w:val="000000"/>
                <w:lang w:val="bg-BG" w:eastAsia="bg-BG"/>
              </w:rPr>
              <w:t xml:space="preserve"> 2014 – 2021 г.</w:t>
            </w:r>
            <w:r w:rsidRPr="0069109D">
              <w:rPr>
                <w:rFonts w:eastAsia="Times New Roman"/>
                <w:color w:val="000000"/>
                <w:lang w:val="bg-BG" w:eastAsia="bg-BG"/>
              </w:rPr>
              <w:t xml:space="preserve">, </w:t>
            </w:r>
            <w:r>
              <w:rPr>
                <w:rFonts w:eastAsia="Times New Roman"/>
                <w:color w:val="000000"/>
                <w:lang w:val="bg-BG" w:eastAsia="bg-BG"/>
              </w:rPr>
              <w:t>описани</w:t>
            </w:r>
            <w:r w:rsidRPr="0069109D">
              <w:rPr>
                <w:rFonts w:eastAsia="Times New Roman"/>
                <w:color w:val="000000"/>
                <w:lang w:val="bg-BG" w:eastAsia="bg-BG"/>
              </w:rPr>
              <w:t xml:space="preserve"> в Насоките </w:t>
            </w:r>
          </w:p>
        </w:tc>
        <w:tc>
          <w:tcPr>
            <w:tcW w:w="708" w:type="dxa"/>
            <w:shd w:val="clear" w:color="auto" w:fill="FFFFFF" w:themeFill="background1"/>
          </w:tcPr>
          <w:p w:rsidR="00EF4E5E" w:rsidRDefault="00EF4E5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EF4E5E" w:rsidRDefault="00EF4E5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EF4E5E" w:rsidRDefault="00EF4E5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</w:tr>
      <w:tr w:rsidR="00EF4E5E" w:rsidTr="00AB311E">
        <w:tc>
          <w:tcPr>
            <w:tcW w:w="5637" w:type="dxa"/>
            <w:shd w:val="clear" w:color="auto" w:fill="FFFFFF" w:themeFill="background1"/>
          </w:tcPr>
          <w:p w:rsidR="00EF4E5E" w:rsidRPr="00B00C32" w:rsidRDefault="00CA003A" w:rsidP="00737E8B">
            <w:pPr>
              <w:suppressAutoHyphens w:val="0"/>
              <w:autoSpaceDE w:val="0"/>
              <w:autoSpaceDN w:val="0"/>
              <w:adjustRightInd w:val="0"/>
              <w:spacing w:after="120"/>
              <w:jc w:val="both"/>
              <w:rPr>
                <w:rFonts w:eastAsia="Times New Roman"/>
                <w:color w:val="000000"/>
                <w:lang w:val="bg-BG" w:eastAsia="bg-BG"/>
              </w:rPr>
            </w:pPr>
            <w:r>
              <w:rPr>
                <w:rFonts w:eastAsia="Times New Roman"/>
                <w:lang w:val="bg-BG" w:eastAsia="bg-BG"/>
              </w:rPr>
              <w:t xml:space="preserve">Дейностите, за които се кандидатства, </w:t>
            </w:r>
            <w:r w:rsidR="00492E47">
              <w:rPr>
                <w:rFonts w:eastAsia="Times New Roman"/>
                <w:lang w:val="bg-BG" w:eastAsia="bg-BG"/>
              </w:rPr>
              <w:t xml:space="preserve">допринасят за засилване на двустранните отношения на национално ниво в рамките на </w:t>
            </w:r>
            <w:proofErr w:type="spellStart"/>
            <w:r w:rsidR="00492E47" w:rsidRPr="00492E47">
              <w:rPr>
                <w:rFonts w:eastAsia="Times New Roman"/>
                <w:lang w:val="en-US" w:eastAsia="bg-BG"/>
              </w:rPr>
              <w:t>програмните</w:t>
            </w:r>
            <w:proofErr w:type="spellEnd"/>
            <w:r>
              <w:rPr>
                <w:rFonts w:eastAsia="Times New Roman"/>
                <w:lang w:val="en-US" w:eastAsia="bg-BG"/>
              </w:rPr>
              <w:t xml:space="preserve"> </w:t>
            </w:r>
            <w:proofErr w:type="spellStart"/>
            <w:r>
              <w:rPr>
                <w:rFonts w:eastAsia="Times New Roman"/>
                <w:lang w:val="en-US" w:eastAsia="bg-BG"/>
              </w:rPr>
              <w:t>области</w:t>
            </w:r>
            <w:proofErr w:type="spellEnd"/>
            <w:r>
              <w:rPr>
                <w:rFonts w:eastAsia="Times New Roman"/>
                <w:lang w:val="en-US" w:eastAsia="bg-BG"/>
              </w:rPr>
              <w:t xml:space="preserve"> </w:t>
            </w:r>
            <w:proofErr w:type="spellStart"/>
            <w:r>
              <w:rPr>
                <w:rFonts w:eastAsia="Times New Roman"/>
                <w:lang w:val="en-US" w:eastAsia="bg-BG"/>
              </w:rPr>
              <w:t>по</w:t>
            </w:r>
            <w:proofErr w:type="spellEnd"/>
            <w:r>
              <w:rPr>
                <w:rFonts w:eastAsia="Times New Roman"/>
                <w:lang w:val="en-US" w:eastAsia="bg-BG"/>
              </w:rPr>
              <w:t xml:space="preserve"> ФМ </w:t>
            </w:r>
            <w:proofErr w:type="spellStart"/>
            <w:r>
              <w:rPr>
                <w:rFonts w:eastAsia="Times New Roman"/>
                <w:lang w:val="en-US" w:eastAsia="bg-BG"/>
              </w:rPr>
              <w:t>на</w:t>
            </w:r>
            <w:proofErr w:type="spellEnd"/>
            <w:r>
              <w:rPr>
                <w:rFonts w:eastAsia="Times New Roman"/>
                <w:lang w:val="en-US" w:eastAsia="bg-BG"/>
              </w:rPr>
              <w:t xml:space="preserve"> ЕИП и НФМ 20</w:t>
            </w:r>
            <w:r>
              <w:rPr>
                <w:rFonts w:eastAsia="Times New Roman"/>
                <w:lang w:val="bg-BG" w:eastAsia="bg-BG"/>
              </w:rPr>
              <w:t xml:space="preserve">14 – </w:t>
            </w:r>
            <w:r>
              <w:rPr>
                <w:rFonts w:eastAsia="Times New Roman"/>
                <w:lang w:val="en-US" w:eastAsia="bg-BG"/>
              </w:rPr>
              <w:t>20</w:t>
            </w:r>
            <w:r>
              <w:rPr>
                <w:rFonts w:eastAsia="Times New Roman"/>
                <w:lang w:val="bg-BG" w:eastAsia="bg-BG"/>
              </w:rPr>
              <w:t>21</w:t>
            </w:r>
            <w:r w:rsidR="00B00C32">
              <w:rPr>
                <w:rFonts w:eastAsia="Times New Roman"/>
                <w:lang w:val="bg-BG" w:eastAsia="bg-BG"/>
              </w:rPr>
              <w:t xml:space="preserve"> г.</w:t>
            </w:r>
          </w:p>
        </w:tc>
        <w:tc>
          <w:tcPr>
            <w:tcW w:w="708" w:type="dxa"/>
            <w:shd w:val="clear" w:color="auto" w:fill="FFFFFF" w:themeFill="background1"/>
          </w:tcPr>
          <w:p w:rsidR="00EF4E5E" w:rsidRDefault="00EF4E5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EF4E5E" w:rsidRDefault="00EF4E5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EF4E5E" w:rsidRDefault="00EF4E5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</w:tr>
      <w:tr w:rsidR="00EF4E5E" w:rsidTr="00AB311E">
        <w:tc>
          <w:tcPr>
            <w:tcW w:w="5637" w:type="dxa"/>
            <w:shd w:val="clear" w:color="auto" w:fill="FFFFFF" w:themeFill="background1"/>
          </w:tcPr>
          <w:p w:rsidR="00EF4E5E" w:rsidRPr="00416043" w:rsidRDefault="00973778" w:rsidP="00CA003A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bg-BG" w:eastAsia="bg-BG"/>
              </w:rPr>
            </w:pPr>
            <w:r>
              <w:rPr>
                <w:rFonts w:eastAsia="Times New Roman"/>
                <w:color w:val="000000"/>
                <w:lang w:val="bg-BG" w:eastAsia="bg-BG"/>
              </w:rPr>
              <w:t xml:space="preserve">Финансовата помощ за която се кандидатства не надвишава </w:t>
            </w:r>
            <w:r w:rsidRPr="00CA003A">
              <w:rPr>
                <w:rFonts w:eastAsia="Times New Roman"/>
                <w:color w:val="000000"/>
                <w:lang w:val="bg-BG" w:eastAsia="bg-BG"/>
              </w:rPr>
              <w:t>5000 евро</w:t>
            </w:r>
            <w:ins w:id="0" w:author="NFP" w:date="2024-11-19T16:27:00Z">
              <w:r w:rsidR="00416043">
                <w:rPr>
                  <w:rFonts w:eastAsia="Times New Roman"/>
                  <w:color w:val="000000"/>
                  <w:lang w:val="en-US" w:eastAsia="bg-BG"/>
                </w:rPr>
                <w:t>/</w:t>
              </w:r>
              <w:r w:rsidR="00416043">
                <w:rPr>
                  <w:rFonts w:eastAsia="Times New Roman"/>
                  <w:color w:val="000000"/>
                  <w:lang w:val="bg-BG" w:eastAsia="bg-BG"/>
                </w:rPr>
                <w:t xml:space="preserve">3 000 евро за всяко физическо лице </w:t>
              </w:r>
              <w:r w:rsidR="00416043" w:rsidRPr="00416043">
                <w:rPr>
                  <w:rFonts w:eastAsia="Times New Roman"/>
                  <w:color w:val="000000"/>
                  <w:lang w:val="bg-BG" w:eastAsia="bg-BG"/>
                </w:rPr>
                <w:t>– у</w:t>
              </w:r>
              <w:r w:rsidR="00416043">
                <w:rPr>
                  <w:rFonts w:eastAsia="Times New Roman"/>
                  <w:color w:val="000000"/>
                  <w:lang w:val="bg-BG" w:eastAsia="bg-BG"/>
                </w:rPr>
                <w:t>частник в двустранното събитие</w:t>
              </w:r>
            </w:ins>
            <w:ins w:id="1" w:author="NFP" w:date="2024-11-19T16:28:00Z">
              <w:r w:rsidR="00416043">
                <w:rPr>
                  <w:rFonts w:eastAsia="Times New Roman"/>
                  <w:color w:val="000000"/>
                  <w:lang w:val="bg-BG" w:eastAsia="bg-BG"/>
                </w:rPr>
                <w:t xml:space="preserve"> </w:t>
              </w:r>
            </w:ins>
            <w:ins w:id="2" w:author="NFP" w:date="2024-11-19T16:27:00Z">
              <w:r w:rsidR="00416043" w:rsidRPr="00416043">
                <w:rPr>
                  <w:rFonts w:eastAsia="Times New Roman"/>
                  <w:color w:val="000000"/>
                  <w:lang w:val="bg-BG" w:eastAsia="bg-BG"/>
                </w:rPr>
                <w:t>„За танго са нужни двама“ 2</w:t>
              </w:r>
            </w:ins>
            <w:bookmarkStart w:id="3" w:name="_GoBack"/>
            <w:bookmarkEnd w:id="3"/>
          </w:p>
        </w:tc>
        <w:tc>
          <w:tcPr>
            <w:tcW w:w="708" w:type="dxa"/>
            <w:shd w:val="clear" w:color="auto" w:fill="FFFFFF" w:themeFill="background1"/>
          </w:tcPr>
          <w:p w:rsidR="00EF4E5E" w:rsidRDefault="00EF4E5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EF4E5E" w:rsidRDefault="00EF4E5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EF4E5E" w:rsidRDefault="00EF4E5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</w:tr>
      <w:tr w:rsidR="001664E9" w:rsidTr="00AB311E">
        <w:tc>
          <w:tcPr>
            <w:tcW w:w="5637" w:type="dxa"/>
            <w:shd w:val="clear" w:color="auto" w:fill="FFFFFF" w:themeFill="background1"/>
          </w:tcPr>
          <w:p w:rsidR="001664E9" w:rsidRPr="000521FF" w:rsidRDefault="00B91D78" w:rsidP="0091466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en-US" w:eastAsia="bg-BG"/>
              </w:rPr>
            </w:pPr>
            <w:r>
              <w:rPr>
                <w:rFonts w:eastAsia="Times New Roman"/>
                <w:color w:val="000000"/>
                <w:lang w:val="bg-BG" w:eastAsia="bg-BG"/>
              </w:rPr>
              <w:t xml:space="preserve">Разходите </w:t>
            </w:r>
            <w:r w:rsidR="00CA003A">
              <w:rPr>
                <w:rFonts w:eastAsia="Times New Roman"/>
                <w:color w:val="000000"/>
                <w:lang w:val="bg-BG" w:eastAsia="bg-BG"/>
              </w:rPr>
              <w:t xml:space="preserve">за участие в дейности, за които се кандидатства, </w:t>
            </w:r>
            <w:r w:rsidR="00914664" w:rsidRPr="00914664">
              <w:rPr>
                <w:rFonts w:eastAsia="Times New Roman"/>
                <w:color w:val="000000"/>
                <w:lang w:val="bg-BG" w:eastAsia="bg-BG"/>
              </w:rPr>
              <w:t>не попадат в приложното поле на програмите, финансирани за България по ФМ на ЕИП и НФМ 2014 – 2021 г.</w:t>
            </w:r>
            <w:r w:rsidR="00A50A01">
              <w:rPr>
                <w:rFonts w:eastAsia="Times New Roman"/>
                <w:color w:val="000000"/>
                <w:lang w:val="en-US" w:eastAsia="bg-BG"/>
              </w:rPr>
              <w:t xml:space="preserve"> </w:t>
            </w:r>
            <w:r w:rsidR="000521FF">
              <w:rPr>
                <w:rFonts w:eastAsia="Times New Roman"/>
                <w:color w:val="000000"/>
                <w:lang w:val="en-US" w:eastAsia="bg-BG"/>
              </w:rPr>
              <w:t>(</w:t>
            </w:r>
            <w:r w:rsidR="000521FF">
              <w:rPr>
                <w:rFonts w:eastAsia="Times New Roman"/>
                <w:color w:val="000000"/>
                <w:lang w:val="bg-BG" w:eastAsia="bg-BG"/>
              </w:rPr>
              <w:t>а</w:t>
            </w:r>
            <w:r w:rsidR="00A50A01">
              <w:rPr>
                <w:rFonts w:eastAsia="Times New Roman"/>
                <w:color w:val="000000"/>
                <w:lang w:val="bg-BG" w:eastAsia="bg-BG"/>
              </w:rPr>
              <w:t>ко е приложимо</w:t>
            </w:r>
            <w:r w:rsidR="000521FF">
              <w:rPr>
                <w:rFonts w:eastAsia="Times New Roman"/>
                <w:color w:val="000000"/>
                <w:lang w:val="en-US" w:eastAsia="bg-BG"/>
              </w:rPr>
              <w:t>)</w:t>
            </w:r>
          </w:p>
        </w:tc>
        <w:tc>
          <w:tcPr>
            <w:tcW w:w="708" w:type="dxa"/>
            <w:shd w:val="clear" w:color="auto" w:fill="FFFFFF" w:themeFill="background1"/>
          </w:tcPr>
          <w:p w:rsidR="001664E9" w:rsidRDefault="001664E9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664E9" w:rsidRDefault="001664E9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1664E9" w:rsidRDefault="001664E9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</w:tr>
    </w:tbl>
    <w:p w:rsidR="001B64D1" w:rsidRDefault="001B64D1" w:rsidP="00E0631A">
      <w:pPr>
        <w:suppressAutoHyphens w:val="0"/>
        <w:autoSpaceDE w:val="0"/>
        <w:autoSpaceDN w:val="0"/>
        <w:adjustRightInd w:val="0"/>
        <w:spacing w:after="120"/>
        <w:jc w:val="center"/>
        <w:rPr>
          <w:rFonts w:eastAsia="Times New Roman"/>
          <w:color w:val="000000"/>
          <w:lang w:val="en-US" w:eastAsia="bg-BG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94942" w:rsidRPr="00894942" w:rsidTr="00894942">
        <w:trPr>
          <w:trHeight w:val="218"/>
        </w:trPr>
        <w:tc>
          <w:tcPr>
            <w:tcW w:w="9214" w:type="dxa"/>
            <w:shd w:val="clear" w:color="auto" w:fill="E6E6E6"/>
          </w:tcPr>
          <w:p w:rsidR="00894942" w:rsidRPr="00894942" w:rsidRDefault="00894942" w:rsidP="00894942">
            <w:pPr>
              <w:suppressAutoHyphens w:val="0"/>
              <w:rPr>
                <w:rFonts w:eastAsia="Times New Roman"/>
                <w:b/>
                <w:bCs/>
                <w:lang w:val="bg-BG" w:eastAsia="en-US"/>
              </w:rPr>
            </w:pPr>
            <w:r w:rsidRPr="00894942">
              <w:rPr>
                <w:rFonts w:eastAsia="Times New Roman"/>
                <w:b/>
                <w:bCs/>
                <w:lang w:val="bg-BG" w:eastAsia="en-US"/>
              </w:rPr>
              <w:t>Експерт, извършил проверката: Име, фамилия, длъжност:</w:t>
            </w:r>
          </w:p>
          <w:p w:rsidR="00894942" w:rsidRPr="00894942" w:rsidRDefault="00894942" w:rsidP="00894942">
            <w:pPr>
              <w:suppressAutoHyphens w:val="0"/>
              <w:rPr>
                <w:rFonts w:eastAsia="Times New Roman"/>
                <w:b/>
                <w:bCs/>
                <w:lang w:val="bg-BG" w:eastAsia="en-US"/>
              </w:rPr>
            </w:pPr>
          </w:p>
        </w:tc>
      </w:tr>
      <w:tr w:rsidR="00894942" w:rsidRPr="00894942" w:rsidTr="00894942">
        <w:trPr>
          <w:trHeight w:val="740"/>
        </w:trPr>
        <w:tc>
          <w:tcPr>
            <w:tcW w:w="9214" w:type="dxa"/>
            <w:tcBorders>
              <w:bottom w:val="single" w:sz="4" w:space="0" w:color="auto"/>
            </w:tcBorders>
          </w:tcPr>
          <w:p w:rsidR="00894942" w:rsidRPr="00894942" w:rsidRDefault="00894942" w:rsidP="00894942">
            <w:pPr>
              <w:suppressAutoHyphens w:val="0"/>
              <w:rPr>
                <w:rFonts w:eastAsia="Times New Roman"/>
                <w:lang w:val="bg-BG" w:eastAsia="en-US"/>
              </w:rPr>
            </w:pPr>
          </w:p>
          <w:p w:rsidR="00894942" w:rsidRPr="00894942" w:rsidRDefault="00894942" w:rsidP="00894942">
            <w:pPr>
              <w:suppressAutoHyphens w:val="0"/>
              <w:rPr>
                <w:rFonts w:eastAsia="Times New Roman"/>
                <w:lang w:val="bg-BG" w:eastAsia="en-US"/>
              </w:rPr>
            </w:pPr>
            <w:r w:rsidRPr="00894942">
              <w:rPr>
                <w:rFonts w:eastAsia="Times New Roman"/>
                <w:lang w:val="bg-BG" w:eastAsia="en-US"/>
              </w:rPr>
              <w:t xml:space="preserve">От бенефициента са изискани следните документи/ разяснения на </w:t>
            </w:r>
            <w:r w:rsidRPr="00CA003A">
              <w:rPr>
                <w:rFonts w:eastAsia="Times New Roman"/>
                <w:lang w:val="bg-BG" w:eastAsia="en-US"/>
              </w:rPr>
              <w:t>/дд.мм.гггг/:</w:t>
            </w:r>
          </w:p>
          <w:p w:rsidR="00894942" w:rsidRPr="00894942" w:rsidRDefault="00894942" w:rsidP="00894942">
            <w:pPr>
              <w:numPr>
                <w:ilvl w:val="0"/>
                <w:numId w:val="4"/>
              </w:numPr>
              <w:suppressAutoHyphens w:val="0"/>
              <w:rPr>
                <w:rFonts w:eastAsia="Times New Roman"/>
                <w:lang w:val="bg-BG" w:eastAsia="en-US"/>
              </w:rPr>
            </w:pPr>
            <w:r w:rsidRPr="00894942">
              <w:rPr>
                <w:rFonts w:eastAsia="Times New Roman"/>
                <w:lang w:val="bg-BG" w:eastAsia="en-US"/>
              </w:rPr>
              <w:t>……………</w:t>
            </w:r>
          </w:p>
          <w:p w:rsidR="00894942" w:rsidRPr="00894942" w:rsidRDefault="00894942" w:rsidP="00894942">
            <w:pPr>
              <w:numPr>
                <w:ilvl w:val="0"/>
                <w:numId w:val="4"/>
              </w:numPr>
              <w:suppressAutoHyphens w:val="0"/>
              <w:rPr>
                <w:rFonts w:eastAsia="Times New Roman"/>
                <w:lang w:val="bg-BG" w:eastAsia="en-US"/>
              </w:rPr>
            </w:pPr>
            <w:r w:rsidRPr="00894942">
              <w:rPr>
                <w:rFonts w:eastAsia="Times New Roman"/>
                <w:lang w:val="bg-BG" w:eastAsia="en-US"/>
              </w:rPr>
              <w:t>……………</w:t>
            </w:r>
          </w:p>
          <w:p w:rsidR="00894942" w:rsidRPr="00894942" w:rsidRDefault="00894942" w:rsidP="00894942">
            <w:pPr>
              <w:numPr>
                <w:ilvl w:val="0"/>
                <w:numId w:val="4"/>
              </w:numPr>
              <w:suppressAutoHyphens w:val="0"/>
              <w:rPr>
                <w:rFonts w:eastAsia="Times New Roman"/>
                <w:lang w:val="bg-BG" w:eastAsia="en-US"/>
              </w:rPr>
            </w:pPr>
            <w:r w:rsidRPr="00894942">
              <w:rPr>
                <w:rFonts w:eastAsia="Times New Roman"/>
                <w:lang w:val="bg-BG" w:eastAsia="en-US"/>
              </w:rPr>
              <w:t>……………</w:t>
            </w:r>
          </w:p>
          <w:p w:rsidR="00894942" w:rsidRPr="00894942" w:rsidRDefault="00894942" w:rsidP="00894942">
            <w:pPr>
              <w:suppressAutoHyphens w:val="0"/>
              <w:rPr>
                <w:rFonts w:eastAsia="Times New Roman"/>
                <w:lang w:val="bg-BG" w:eastAsia="en-US"/>
              </w:rPr>
            </w:pPr>
          </w:p>
          <w:p w:rsidR="00894942" w:rsidRPr="00894942" w:rsidRDefault="00894942" w:rsidP="00894942">
            <w:pPr>
              <w:suppressAutoHyphens w:val="0"/>
              <w:rPr>
                <w:rFonts w:eastAsia="Times New Roman"/>
                <w:lang w:val="bg-BG" w:eastAsia="en-US"/>
              </w:rPr>
            </w:pPr>
          </w:p>
          <w:p w:rsidR="00894942" w:rsidRPr="00894942" w:rsidRDefault="00894942" w:rsidP="00894942">
            <w:pPr>
              <w:suppressAutoHyphens w:val="0"/>
              <w:rPr>
                <w:rFonts w:eastAsia="Times New Roman"/>
                <w:lang w:val="bg-BG" w:eastAsia="en-US"/>
              </w:rPr>
            </w:pPr>
            <w:r w:rsidRPr="00894942">
              <w:rPr>
                <w:rFonts w:eastAsia="Times New Roman"/>
                <w:lang w:val="bg-BG" w:eastAsia="en-US"/>
              </w:rPr>
              <w:t>Допълнителни документи/ разяснения са получени на /</w:t>
            </w:r>
            <w:r w:rsidRPr="00CA003A">
              <w:rPr>
                <w:rFonts w:eastAsia="Times New Roman"/>
                <w:lang w:val="bg-BG" w:eastAsia="en-US"/>
              </w:rPr>
              <w:t>дд.мм.гггг/:</w:t>
            </w:r>
          </w:p>
        </w:tc>
      </w:tr>
      <w:tr w:rsidR="00894942" w:rsidRPr="00894942" w:rsidTr="00894942">
        <w:trPr>
          <w:trHeight w:val="740"/>
        </w:trPr>
        <w:tc>
          <w:tcPr>
            <w:tcW w:w="9214" w:type="dxa"/>
            <w:tcBorders>
              <w:bottom w:val="single" w:sz="4" w:space="0" w:color="auto"/>
            </w:tcBorders>
          </w:tcPr>
          <w:p w:rsidR="00894942" w:rsidRPr="00894942" w:rsidRDefault="00894942" w:rsidP="00894942">
            <w:pPr>
              <w:suppressAutoHyphens w:val="0"/>
              <w:rPr>
                <w:rFonts w:eastAsia="Times New Roman"/>
                <w:lang w:val="bg-BG" w:eastAsia="en-US"/>
              </w:rPr>
            </w:pPr>
          </w:p>
          <w:p w:rsidR="00894942" w:rsidRPr="00894942" w:rsidRDefault="00894942" w:rsidP="00894942">
            <w:pPr>
              <w:suppressAutoHyphens w:val="0"/>
              <w:rPr>
                <w:rFonts w:eastAsia="Times New Roman"/>
                <w:i/>
                <w:lang w:val="bg-BG" w:eastAsia="en-US"/>
              </w:rPr>
            </w:pPr>
          </w:p>
          <w:p w:rsidR="00894942" w:rsidRPr="00894942" w:rsidRDefault="00894942" w:rsidP="00894942">
            <w:pPr>
              <w:suppressAutoHyphens w:val="0"/>
              <w:rPr>
                <w:rFonts w:eastAsia="Times New Roman"/>
                <w:highlight w:val="yellow"/>
                <w:lang w:val="bg-BG" w:eastAsia="en-US"/>
              </w:rPr>
            </w:pPr>
          </w:p>
          <w:p w:rsidR="00894942" w:rsidRPr="00894942" w:rsidRDefault="00894942" w:rsidP="00894942">
            <w:pPr>
              <w:suppressAutoHyphens w:val="0"/>
              <w:rPr>
                <w:rFonts w:eastAsia="Times New Roman"/>
                <w:highlight w:val="yellow"/>
                <w:lang w:val="bg-BG" w:eastAsia="en-US"/>
              </w:rPr>
            </w:pPr>
          </w:p>
          <w:p w:rsidR="00894942" w:rsidRPr="00894942" w:rsidRDefault="00894942" w:rsidP="00894942">
            <w:pPr>
              <w:suppressAutoHyphens w:val="0"/>
              <w:rPr>
                <w:rFonts w:eastAsia="Times New Roman"/>
                <w:b/>
                <w:lang w:val="bg-BG" w:eastAsia="en-US"/>
              </w:rPr>
            </w:pPr>
            <w:r w:rsidRPr="00894942">
              <w:rPr>
                <w:rFonts w:eastAsia="Times New Roman"/>
                <w:b/>
                <w:lang w:val="bg-BG" w:eastAsia="en-US"/>
              </w:rPr>
              <w:t>Дата:                              Подпис:</w:t>
            </w:r>
          </w:p>
          <w:p w:rsidR="00894942" w:rsidRPr="00894942" w:rsidRDefault="00894942" w:rsidP="00894942">
            <w:pPr>
              <w:suppressAutoHyphens w:val="0"/>
              <w:rPr>
                <w:rFonts w:eastAsia="Times New Roman"/>
                <w:b/>
                <w:lang w:val="bg-BG" w:eastAsia="en-US"/>
              </w:rPr>
            </w:pPr>
          </w:p>
          <w:p w:rsidR="00894942" w:rsidRPr="00894942" w:rsidRDefault="00894942" w:rsidP="00894942">
            <w:pPr>
              <w:suppressAutoHyphens w:val="0"/>
              <w:rPr>
                <w:rFonts w:eastAsia="Times New Roman"/>
                <w:lang w:val="bg-BG" w:eastAsia="en-US"/>
              </w:rPr>
            </w:pPr>
          </w:p>
        </w:tc>
      </w:tr>
      <w:tr w:rsidR="00894942" w:rsidRPr="00894942" w:rsidTr="00894942">
        <w:trPr>
          <w:trHeight w:val="374"/>
        </w:trPr>
        <w:tc>
          <w:tcPr>
            <w:tcW w:w="9214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894942" w:rsidRPr="00894942" w:rsidRDefault="00CA003A" w:rsidP="00894942">
            <w:pPr>
              <w:suppressAutoHyphens w:val="0"/>
              <w:rPr>
                <w:rFonts w:eastAsia="Times New Roman"/>
                <w:b/>
                <w:lang w:val="bg-BG" w:eastAsia="en-US"/>
              </w:rPr>
            </w:pPr>
            <w:r>
              <w:rPr>
                <w:rFonts w:eastAsia="Times New Roman"/>
                <w:b/>
                <w:lang w:val="bg-BG" w:eastAsia="en-US"/>
              </w:rPr>
              <w:t>Ръководител на Фонда за двустранни отношения</w:t>
            </w:r>
            <w:r w:rsidR="00894942" w:rsidRPr="00894942">
              <w:rPr>
                <w:rFonts w:eastAsia="Times New Roman"/>
                <w:b/>
                <w:lang w:val="bg-BG" w:eastAsia="en-US"/>
              </w:rPr>
              <w:t>: Име, фамилия:</w:t>
            </w:r>
          </w:p>
          <w:p w:rsidR="00894942" w:rsidRPr="00894942" w:rsidRDefault="00894942" w:rsidP="00894942">
            <w:pPr>
              <w:suppressAutoHyphens w:val="0"/>
              <w:rPr>
                <w:rFonts w:eastAsia="Times New Roman"/>
                <w:b/>
                <w:bCs/>
                <w:lang w:val="bg-BG" w:eastAsia="en-US"/>
              </w:rPr>
            </w:pPr>
          </w:p>
        </w:tc>
      </w:tr>
      <w:tr w:rsidR="00894942" w:rsidRPr="00894942" w:rsidTr="00894942">
        <w:trPr>
          <w:trHeight w:val="686"/>
        </w:trPr>
        <w:tc>
          <w:tcPr>
            <w:tcW w:w="9214" w:type="dxa"/>
            <w:tcBorders>
              <w:bottom w:val="single" w:sz="4" w:space="0" w:color="auto"/>
            </w:tcBorders>
          </w:tcPr>
          <w:p w:rsidR="00894942" w:rsidRPr="00894942" w:rsidRDefault="00894942" w:rsidP="00894942">
            <w:pPr>
              <w:suppressAutoHyphens w:val="0"/>
              <w:rPr>
                <w:rFonts w:eastAsia="Times New Roman"/>
                <w:lang w:val="bg-BG" w:eastAsia="en-US"/>
              </w:rPr>
            </w:pPr>
          </w:p>
          <w:p w:rsidR="00894942" w:rsidRPr="00894942" w:rsidRDefault="00894942" w:rsidP="00894942">
            <w:pPr>
              <w:suppressAutoHyphens w:val="0"/>
              <w:rPr>
                <w:rFonts w:eastAsia="Times New Roman"/>
                <w:b/>
                <w:lang w:val="bg-BG" w:eastAsia="en-US"/>
              </w:rPr>
            </w:pPr>
            <w:r w:rsidRPr="00894942">
              <w:rPr>
                <w:rFonts w:eastAsia="Times New Roman"/>
                <w:b/>
                <w:lang w:val="bg-BG" w:eastAsia="en-US"/>
              </w:rPr>
              <w:t>Дата:                              Подпис:</w:t>
            </w:r>
          </w:p>
          <w:p w:rsidR="00894942" w:rsidRPr="00894942" w:rsidRDefault="00894942" w:rsidP="00894942">
            <w:pPr>
              <w:suppressAutoHyphens w:val="0"/>
              <w:rPr>
                <w:rFonts w:eastAsia="Times New Roman"/>
                <w:b/>
                <w:lang w:val="bg-BG" w:eastAsia="en-US"/>
              </w:rPr>
            </w:pPr>
          </w:p>
        </w:tc>
      </w:tr>
    </w:tbl>
    <w:p w:rsidR="00E640D2" w:rsidRPr="00E640D2" w:rsidRDefault="00E640D2" w:rsidP="00E0631A">
      <w:pPr>
        <w:suppressAutoHyphens w:val="0"/>
        <w:autoSpaceDE w:val="0"/>
        <w:autoSpaceDN w:val="0"/>
        <w:adjustRightInd w:val="0"/>
        <w:spacing w:after="120"/>
        <w:jc w:val="center"/>
        <w:rPr>
          <w:rFonts w:eastAsia="Times New Roman"/>
          <w:color w:val="000000"/>
          <w:lang w:val="en-US" w:eastAsia="bg-BG"/>
        </w:rPr>
      </w:pPr>
    </w:p>
    <w:sectPr w:rsidR="00E640D2" w:rsidRPr="00E640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21C38"/>
    <w:multiLevelType w:val="hybridMultilevel"/>
    <w:tmpl w:val="9C980322"/>
    <w:lvl w:ilvl="0" w:tplc="0402000B">
      <w:start w:val="1"/>
      <w:numFmt w:val="bullet"/>
      <w:lvlText w:val="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" w15:restartNumberingAfterBreak="0">
    <w:nsid w:val="39FC3309"/>
    <w:multiLevelType w:val="hybridMultilevel"/>
    <w:tmpl w:val="7B389D06"/>
    <w:lvl w:ilvl="0" w:tplc="DDA00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555DC3"/>
    <w:multiLevelType w:val="hybridMultilevel"/>
    <w:tmpl w:val="CB32E792"/>
    <w:lvl w:ilvl="0" w:tplc="0402000B">
      <w:start w:val="1"/>
      <w:numFmt w:val="bullet"/>
      <w:lvlText w:val="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F52C52"/>
    <w:multiLevelType w:val="hybridMultilevel"/>
    <w:tmpl w:val="0108F14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FP">
    <w15:presenceInfo w15:providerId="None" w15:userId="NF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4D1"/>
    <w:rsid w:val="000050A7"/>
    <w:rsid w:val="000349B4"/>
    <w:rsid w:val="000521FF"/>
    <w:rsid w:val="0007182C"/>
    <w:rsid w:val="00141D80"/>
    <w:rsid w:val="001664E9"/>
    <w:rsid w:val="001935DA"/>
    <w:rsid w:val="001B64D1"/>
    <w:rsid w:val="00275321"/>
    <w:rsid w:val="002C5FC5"/>
    <w:rsid w:val="00397BF9"/>
    <w:rsid w:val="00416043"/>
    <w:rsid w:val="004218F5"/>
    <w:rsid w:val="0045054A"/>
    <w:rsid w:val="00492E47"/>
    <w:rsid w:val="004E06A5"/>
    <w:rsid w:val="00513CF6"/>
    <w:rsid w:val="005765A8"/>
    <w:rsid w:val="00677541"/>
    <w:rsid w:val="0069109D"/>
    <w:rsid w:val="00737E8B"/>
    <w:rsid w:val="007B4963"/>
    <w:rsid w:val="00862211"/>
    <w:rsid w:val="00894942"/>
    <w:rsid w:val="008C171F"/>
    <w:rsid w:val="00914664"/>
    <w:rsid w:val="0092717C"/>
    <w:rsid w:val="00970F57"/>
    <w:rsid w:val="00973778"/>
    <w:rsid w:val="009B0483"/>
    <w:rsid w:val="009E1860"/>
    <w:rsid w:val="00A50A01"/>
    <w:rsid w:val="00A60371"/>
    <w:rsid w:val="00A61BD7"/>
    <w:rsid w:val="00AB311E"/>
    <w:rsid w:val="00AE7FE5"/>
    <w:rsid w:val="00B00C32"/>
    <w:rsid w:val="00B12475"/>
    <w:rsid w:val="00B91D78"/>
    <w:rsid w:val="00CA003A"/>
    <w:rsid w:val="00DC3D46"/>
    <w:rsid w:val="00DF6581"/>
    <w:rsid w:val="00E0631A"/>
    <w:rsid w:val="00E640D2"/>
    <w:rsid w:val="00EF4E5E"/>
    <w:rsid w:val="00FA1B00"/>
    <w:rsid w:val="00FD2AFA"/>
    <w:rsid w:val="00FE0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A6255"/>
  <w15:docId w15:val="{BB9659A3-B492-40AE-9F69-617BDCBF2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64D1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cs-CZ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31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B31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311E"/>
    <w:rPr>
      <w:rFonts w:ascii="Tahoma" w:eastAsia="Calibri" w:hAnsi="Tahoma" w:cs="Tahoma"/>
      <w:sz w:val="16"/>
      <w:szCs w:val="16"/>
      <w:lang w:val="cs-CZ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05F9C-9C7C-45A8-9CDE-9D7FD5674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Бонева</dc:creator>
  <cp:lastModifiedBy>NFP</cp:lastModifiedBy>
  <cp:revision>2</cp:revision>
  <dcterms:created xsi:type="dcterms:W3CDTF">2024-11-19T14:28:00Z</dcterms:created>
  <dcterms:modified xsi:type="dcterms:W3CDTF">2024-11-19T14:28:00Z</dcterms:modified>
</cp:coreProperties>
</file>